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777777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777777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>
        <w:rPr>
          <w:noProof/>
        </w:rPr>
        <w:t>Необходимо выбрать один из вариантов:</w:t>
      </w:r>
      <w:r>
        <w:fldChar w:fldCharType="end"/>
      </w:r>
      <w:bookmarkEnd w:id="2"/>
    </w:p>
    <w:p w14:paraId="3136A9BB" w14:textId="77777777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>размере  50%  от общей стоимости МТР. МТР передаются Покупателю на складе Продавца, в месте нахождения МТР, путем выборки МТР Покупателем;</w:t>
      </w:r>
      <w:r w:rsidR="00B4522F">
        <w:fldChar w:fldCharType="end"/>
      </w:r>
      <w:bookmarkEnd w:id="4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>
        <w:rPr>
          <w:noProof/>
        </w:rPr>
        <w:t>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</w:t>
      </w:r>
      <w:r>
        <w:fldChar w:fldCharType="end"/>
      </w:r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 xml:space="preserve">расчетный счет Продавца. МТР </w:t>
      </w:r>
      <w:r w:rsidR="0049493F">
        <w:rPr>
          <w:noProof/>
        </w:rPr>
        <w:lastRenderedPageBreak/>
        <w:t>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6"/>
    </w:p>
    <w:p w14:paraId="191A3D35" w14:textId="77777777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8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50A684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 w:rsidR="008905B7">
        <w:instrText xml:space="preserve"> FORMTEXT </w:instrText>
      </w:r>
      <w:r w:rsidR="008905B7">
        <w:fldChar w:fldCharType="separate"/>
      </w:r>
      <w:r w:rsidR="008905B7">
        <w:rPr>
          <w:noProof/>
        </w:rPr>
        <w:t>двумя равными частями по 50% от общей стоимости всех МТР, указанных в Спецификации к настоящему Договору</w:t>
      </w:r>
      <w:r w:rsidR="008905B7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5DAA453B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6BCF3A2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65595BC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3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3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4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</w:t>
      </w:r>
      <w:r w:rsidR="0076358D">
        <w:rPr>
          <w:sz w:val="24"/>
          <w:szCs w:val="24"/>
        </w:rPr>
        <w:lastRenderedPageBreak/>
        <w:t>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5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5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7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8" w:name="ТекстовоеПоле776"/>
      <w:bookmarkEnd w:id="17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8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9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0" w:name="ТекстовоеПоле778"/>
      <w:bookmarkEnd w:id="19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1" w:name="ТекстовоеПоле779"/>
      <w:bookmarkEnd w:id="20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2" w:name="ТекстовоеПоле780"/>
      <w:bookmarkEnd w:id="21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2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3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4" w:name="ТекстовоеПоле782"/>
      <w:bookmarkEnd w:id="23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5" w:name="ТекстовоеПоле783"/>
      <w:bookmarkEnd w:id="24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6" w:name="ТекстовоеПоле784"/>
      <w:bookmarkEnd w:id="25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6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7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7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8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9" w:name="ТекстовоеПоле787"/>
      <w:bookmarkEnd w:id="28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0" w:name="ТекстовоеПоле788"/>
      <w:bookmarkEnd w:id="29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0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1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  <w:bookmarkStart w:id="32" w:name="_GoBack"/>
      <w:bookmarkEnd w:id="32"/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lastRenderedPageBreak/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53D77E49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6.13.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3685A2F7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lastRenderedPageBreak/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3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14:paraId="3D957C76" w14:textId="77777777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6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7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38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77777777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77777777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7777777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77777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2D704A8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DDA9325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777777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2AA29F0A" w14:textId="77777777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77777777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09D79B2C" w14:textId="77777777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77777777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777777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73D81" w14:textId="77777777" w:rsidR="007278E4" w:rsidRDefault="007278E4" w:rsidP="002B5D5A">
      <w:pPr>
        <w:spacing w:after="0" w:line="240" w:lineRule="auto"/>
      </w:pPr>
      <w:r>
        <w:separator/>
      </w:r>
    </w:p>
  </w:endnote>
  <w:endnote w:type="continuationSeparator" w:id="0">
    <w:p w14:paraId="2961AB8D" w14:textId="77777777" w:rsidR="007278E4" w:rsidRDefault="007278E4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BF46D8">
      <w:rPr>
        <w:rFonts w:asciiTheme="minorHAnsi" w:eastAsiaTheme="minorEastAsia" w:hAnsiTheme="minorHAnsi" w:cstheme="minorBidi"/>
      </w:rPr>
      <w:fldChar w:fldCharType="separate"/>
    </w:r>
    <w:r w:rsidR="00636686" w:rsidRPr="00636686">
      <w:rPr>
        <w:rFonts w:asciiTheme="majorHAnsi" w:eastAsiaTheme="majorEastAsia" w:hAnsiTheme="majorHAnsi" w:cstheme="majorBidi"/>
        <w:noProof/>
      </w:rPr>
      <w:t>9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04964" w14:textId="77777777" w:rsidR="007278E4" w:rsidRDefault="007278E4" w:rsidP="002B5D5A">
      <w:pPr>
        <w:spacing w:after="0" w:line="240" w:lineRule="auto"/>
      </w:pPr>
      <w:r>
        <w:separator/>
      </w:r>
    </w:p>
  </w:footnote>
  <w:footnote w:type="continuationSeparator" w:id="0">
    <w:p w14:paraId="77A8E56E" w14:textId="77777777" w:rsidR="007278E4" w:rsidRDefault="007278E4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05954-05A5-4DD6-BCC5-7348A89C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4708</Words>
  <Characters>26841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Ляпустина Ольга Валерьевна</cp:lastModifiedBy>
  <cp:revision>3</cp:revision>
  <dcterms:created xsi:type="dcterms:W3CDTF">2023-12-04T08:36:00Z</dcterms:created>
  <dcterms:modified xsi:type="dcterms:W3CDTF">2023-12-04T08:37:00Z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