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="003C2B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№3"/>
            </w:textInput>
          </w:ffData>
        </w:fldChar>
      </w:r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bookmarkStart w:id="0" w:name="_GoBack"/>
      <w:r w:rsidR="003C2BF4">
        <w:rPr>
          <w:noProof/>
          <w:szCs w:val="24"/>
        </w:rPr>
        <w:t>№3</w:t>
      </w:r>
      <w:bookmarkEnd w:id="0"/>
      <w:r w:rsidR="003C2BF4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="003C2BF4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№5"/>
            </w:textInput>
          </w:ffData>
        </w:fldChar>
      </w:r>
      <w:bookmarkStart w:id="1" w:name="ТекстовоеПоле9"/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№5</w:t>
      </w:r>
      <w:r w:rsidR="003C2BF4">
        <w:rPr>
          <w:szCs w:val="24"/>
        </w:rPr>
        <w:fldChar w:fldCharType="end"/>
      </w:r>
      <w:bookmarkEnd w:id="1"/>
      <w:r w:rsidRPr="00801841">
        <w:rPr>
          <w:szCs w:val="24"/>
        </w:rPr>
        <w:t xml:space="preserve"> «Требования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</w:t>
      </w:r>
      <w:r w:rsidRPr="00801841">
        <w:rPr>
          <w:szCs w:val="24"/>
        </w:rPr>
        <w:fldChar w:fldCharType="end"/>
      </w:r>
      <w:proofErr w:type="gramStart"/>
      <w:r w:rsidRPr="00801841">
        <w:rPr>
          <w:szCs w:val="24"/>
        </w:rPr>
        <w:t>»</w:t>
      </w:r>
      <w:proofErr w:type="gramEnd"/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 xml:space="preserve"> г. №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9D6EE4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2" w:name="_Toc182895775"/>
            <w:bookmarkStart w:id="3" w:name="_Toc210634465"/>
            <w:bookmarkStart w:id="4" w:name="_Toc211659331"/>
            <w:bookmarkStart w:id="5" w:name="_Toc211660254"/>
            <w:bookmarkStart w:id="6" w:name="_Toc213835051"/>
            <w:bookmarkStart w:id="7" w:name="_Toc216684597"/>
            <w:bookmarkStart w:id="8" w:name="_Toc217795448"/>
            <w:bookmarkStart w:id="9" w:name="_Toc217970343"/>
            <w:bookmarkStart w:id="10" w:name="_Toc217970622"/>
            <w:bookmarkStart w:id="11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2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2" w:name="_Toc220493208"/>
        <w:bookmarkStart w:id="13" w:name="_Toc231571084"/>
        <w:bookmarkStart w:id="14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2"/>
            <w:bookmarkEnd w:id="13"/>
            <w:bookmarkEnd w:id="14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bookmarkStart w:id="15" w:name="_Toc195958399"/>
        <w:bookmarkStart w:id="16" w:name="_Toc195958944"/>
        <w:bookmarkStart w:id="17" w:name="_Toc196805373"/>
        <w:bookmarkStart w:id="18" w:name="_Toc203462390"/>
        <w:bookmarkStart w:id="19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5"/>
            <w:bookmarkEnd w:id="16"/>
            <w:bookmarkEnd w:id="17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8"/>
            <w:bookmarkEnd w:id="19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20" w:name="_Toc112130732"/>
            <w:bookmarkStart w:id="21" w:name="_Toc112130792"/>
            <w:bookmarkStart w:id="22" w:name="_Toc112130865"/>
            <w:bookmarkStart w:id="23" w:name="_Toc112479487"/>
            <w:bookmarkStart w:id="24" w:name="_Toc115255448"/>
            <w:bookmarkStart w:id="25" w:name="_Toc115260099"/>
            <w:bookmarkStart w:id="26" w:name="_Toc115579492"/>
            <w:bookmarkStart w:id="27" w:name="_Toc123042633"/>
            <w:bookmarkStart w:id="28" w:name="_Toc129422758"/>
            <w:bookmarkStart w:id="29" w:name="_Toc196805374"/>
            <w:bookmarkStart w:id="30" w:name="_Toc203462391"/>
            <w:bookmarkStart w:id="31" w:name="_Toc129493257"/>
            <w:bookmarkStart w:id="32" w:name="_Toc129498263"/>
            <w:bookmarkStart w:id="33" w:name="_Toc129498369"/>
            <w:bookmarkStart w:id="34" w:name="_Toc132192387"/>
            <w:bookmarkStart w:id="35" w:name="_Toc132192847"/>
            <w:bookmarkStart w:id="36" w:name="_Toc132193203"/>
            <w:bookmarkStart w:id="37" w:name="_Toc190514378"/>
            <w:bookmarkStart w:id="38" w:name="_Toc195958400"/>
            <w:bookmarkStart w:id="39" w:name="_Toc195958945"/>
            <w:bookmarkStart w:id="40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1" w:name="OLE_LINK13"/>
            <w:bookmarkStart w:id="42" w:name="OLE_LINK14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1"/>
          <w:bookmarkEnd w:id="42"/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3932C7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3932C7">
              <w:rPr>
                <w:rFonts w:eastAsia="Times New Roman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7029EF">
              <w:rPr>
                <w:szCs w:val="24"/>
              </w:rPr>
            </w:r>
            <w:r w:rsidR="007029EF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РОДАВЦА"/>
                  </w:textInput>
                </w:ffData>
              </w:fldChar>
            </w:r>
            <w:bookmarkStart w:id="43" w:name="ТекстовоеПоле91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ПРОДАВЦА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КУПАТЕЛЯ"/>
                  </w:textInput>
                </w:ffData>
              </w:fldChar>
            </w:r>
            <w:bookmarkStart w:id="44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ПОКУПАТЕЛЯ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4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5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4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6" w:name="ТекстовоеПоле10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47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8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49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0" w:name="ТекстовоеПоле10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0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51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2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3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4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4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5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ADE" w:rsidRDefault="00531ADE" w:rsidP="00122417">
      <w:r>
        <w:separator/>
      </w:r>
    </w:p>
  </w:endnote>
  <w:endnote w:type="continuationSeparator" w:id="0">
    <w:p w:rsidR="00531ADE" w:rsidRDefault="00531ADE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ADE" w:rsidRDefault="00531ADE" w:rsidP="00122417">
      <w:r>
        <w:separator/>
      </w:r>
    </w:p>
  </w:footnote>
  <w:footnote w:type="continuationSeparator" w:id="0">
    <w:p w:rsidR="00531ADE" w:rsidRDefault="00531ADE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7029EF">
    <w:pPr>
      <w:pStyle w:val="a3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xbkb/f1krDXwi2Lwf4UBw+f82vUKODy+MCxzrGFDDzbfe/G+/Luz2xJHMbGNpdq/DjQzhCAC7DsKh4bUZw4MA==" w:salt="czrYdgwzSLDrPXun9H8wD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3C2BF4"/>
    <w:rsid w:val="004858B4"/>
    <w:rsid w:val="00531ADE"/>
    <w:rsid w:val="00555BE7"/>
    <w:rsid w:val="00565812"/>
    <w:rsid w:val="00595031"/>
    <w:rsid w:val="005B263D"/>
    <w:rsid w:val="006372C9"/>
    <w:rsid w:val="006D2FB1"/>
    <w:rsid w:val="006F62A4"/>
    <w:rsid w:val="007029EF"/>
    <w:rsid w:val="00743537"/>
    <w:rsid w:val="00782F40"/>
    <w:rsid w:val="00801841"/>
    <w:rsid w:val="00837E15"/>
    <w:rsid w:val="00980F52"/>
    <w:rsid w:val="009C5A83"/>
    <w:rsid w:val="009D6EE4"/>
    <w:rsid w:val="009F7216"/>
    <w:rsid w:val="00A92E9D"/>
    <w:rsid w:val="00AC422C"/>
    <w:rsid w:val="00C9529F"/>
    <w:rsid w:val="00CC15CE"/>
    <w:rsid w:val="00DC693A"/>
    <w:rsid w:val="00E4278C"/>
    <w:rsid w:val="00E52335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Ляпустина Ольга Валерьевна</cp:lastModifiedBy>
  <cp:revision>2</cp:revision>
  <dcterms:created xsi:type="dcterms:W3CDTF">2023-12-14T09:58:00Z</dcterms:created>
  <dcterms:modified xsi:type="dcterms:W3CDTF">2023-12-14T09:58:00Z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PNhBOgQjybJX00002X16Om</vt:lpwstr>
  </property>
</Properties>
</file>