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0F314E4D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>
        <w:fldChar w:fldCharType="end"/>
      </w:r>
      <w:bookmarkEnd w:id="2"/>
    </w:p>
    <w:p w14:paraId="3136A9BB" w14:textId="0B8A8346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 w:rsidR="00817AE0">
        <w:t> </w:t>
      </w:r>
      <w:r w:rsidR="0049493F">
        <w:fldChar w:fldCharType="end"/>
      </w:r>
      <w:bookmarkEnd w:id="6"/>
    </w:p>
    <w:p w14:paraId="191A3D35" w14:textId="18537FE4" w:rsidR="009A7402" w:rsidRDefault="005035BB" w:rsidP="00DF0C73">
      <w:pPr>
        <w:pStyle w:val="a9"/>
        <w:spacing w:after="0"/>
        <w:ind w:left="0" w:firstLine="567"/>
        <w:jc w:val="both"/>
      </w:pPr>
      <w:r>
        <w:lastRenderedPageBreak/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 xml:space="preserve">(в) передача всего количества МТР производится в течение </w:t>
      </w:r>
      <w:r w:rsidR="00817AE0">
        <w:rPr>
          <w:noProof/>
        </w:rPr>
        <w:t xml:space="preserve">3 (трех) </w:t>
      </w:r>
      <w:r>
        <w:rPr>
          <w:noProof/>
        </w:rPr>
        <w:t>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66FA6ED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817AE0">
        <w:rPr>
          <w:noProof/>
        </w:rPr>
        <w:t>100</w:t>
      </w:r>
      <w:r w:rsidR="008905B7">
        <w:rPr>
          <w:noProof/>
        </w:rPr>
        <w:t xml:space="preserve">% от общей стоимости всех МТР, указанных в </w:t>
      </w:r>
      <w:r w:rsidR="00817AE0">
        <w:rPr>
          <w:noProof/>
        </w:rPr>
        <w:t>заявке на вывоз отходов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21AB4F23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817AE0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4DD4CAB3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817AE0">
        <w:rPr>
          <w:rFonts w:ascii="Times New Roman" w:hAnsi="Times New Roman"/>
          <w:noProof/>
          <w:sz w:val="24"/>
          <w:szCs w:val="24"/>
        </w:rPr>
        <w:t>-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817AE0">
        <w:rPr>
          <w:rFonts w:ascii="Times New Roman" w:hAnsi="Times New Roman"/>
          <w:noProof/>
          <w:sz w:val="24"/>
          <w:szCs w:val="24"/>
        </w:rPr>
        <w:t>-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817AE0">
        <w:rPr>
          <w:rFonts w:ascii="Times New Roman" w:hAnsi="Times New Roman"/>
          <w:noProof/>
          <w:sz w:val="24"/>
          <w:szCs w:val="24"/>
        </w:rPr>
        <w:t xml:space="preserve">-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</w:t>
      </w:r>
      <w:r w:rsidR="00E466B0">
        <w:rPr>
          <w:sz w:val="24"/>
          <w:szCs w:val="24"/>
        </w:rPr>
        <w:lastRenderedPageBreak/>
        <w:t>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</w:t>
      </w:r>
      <w:r w:rsidRPr="00C0430C">
        <w:lastRenderedPageBreak/>
        <w:t xml:space="preserve">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2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2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3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0F11D847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bookmarkStart w:id="34" w:name="_GoBack"/>
      <w:bookmarkEnd w:id="34"/>
      <w:r w:rsidR="00A375BE">
        <w:t xml:space="preserve">18 </w:t>
      </w:r>
      <w:r w:rsidR="00A648D0">
        <w:rPr>
          <w:noProof/>
        </w:rPr>
        <w:t>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lastRenderedPageBreak/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7AF28" w14:textId="77777777" w:rsidR="00F3347E" w:rsidRDefault="00F3347E" w:rsidP="002B5D5A">
      <w:pPr>
        <w:spacing w:after="0" w:line="240" w:lineRule="auto"/>
      </w:pPr>
      <w:r>
        <w:separator/>
      </w:r>
    </w:p>
  </w:endnote>
  <w:endnote w:type="continuationSeparator" w:id="0">
    <w:p w14:paraId="6C4554D0" w14:textId="77777777" w:rsidR="00F3347E" w:rsidRDefault="00F3347E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39E44F5F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A375BE" w:rsidRPr="00A375BE">
      <w:rPr>
        <w:rFonts w:asciiTheme="majorHAnsi" w:eastAsiaTheme="majorEastAsia" w:hAnsiTheme="majorHAnsi" w:cstheme="majorBidi"/>
        <w:noProof/>
      </w:rPr>
      <w:t>7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B131C" w14:textId="77777777" w:rsidR="00F3347E" w:rsidRDefault="00F3347E" w:rsidP="002B5D5A">
      <w:pPr>
        <w:spacing w:after="0" w:line="240" w:lineRule="auto"/>
      </w:pPr>
      <w:r>
        <w:separator/>
      </w:r>
    </w:p>
  </w:footnote>
  <w:footnote w:type="continuationSeparator" w:id="0">
    <w:p w14:paraId="2C1AA05F" w14:textId="77777777" w:rsidR="00F3347E" w:rsidRDefault="00F3347E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FF913" w14:textId="3997647C" w:rsidR="007D31CC" w:rsidRDefault="00A375BE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AE0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375BE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347E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09C51-2AD6-4F95-8E05-CAB8226D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4591</Words>
  <Characters>26175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Макаров Матвей Владиславович</cp:lastModifiedBy>
  <cp:revision>4</cp:revision>
  <dcterms:created xsi:type="dcterms:W3CDTF">2024-02-08T10:45:00Z</dcterms:created>
  <dcterms:modified xsi:type="dcterms:W3CDTF">2025-02-20T05:14:00Z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